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9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6379"/>
        <w:gridCol w:w="1267"/>
      </w:tblGrid>
      <w:tr w:rsidR="007D487F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87F" w:rsidRDefault="00B4268E">
            <w:pPr>
              <w:pStyle w:val="Standard"/>
              <w:spacing w:after="0" w:line="240" w:lineRule="auto"/>
            </w:pPr>
            <w:r>
              <w:rPr>
                <w:rFonts w:ascii="Arial Narrow" w:hAnsi="Arial Narrow"/>
                <w:sz w:val="24"/>
              </w:rPr>
              <w:t>Tytuł ćwiczenia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87F" w:rsidRDefault="00B4268E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sz w:val="24"/>
              </w:rPr>
              <w:t>Stratyfikacja termiczna atmosfery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D487F" w:rsidRDefault="00B4268E" w:rsidP="00B4268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OCENA:</w:t>
            </w:r>
          </w:p>
          <w:p w:rsidR="00B4268E" w:rsidRDefault="00B4268E" w:rsidP="00B4268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4</w:t>
            </w:r>
            <w:bookmarkStart w:id="0" w:name="_GoBack"/>
            <w:bookmarkEnd w:id="0"/>
          </w:p>
        </w:tc>
      </w:tr>
      <w:tr w:rsidR="007D487F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87F" w:rsidRDefault="00B4268E">
            <w:pPr>
              <w:pStyle w:val="Standard"/>
              <w:spacing w:after="0" w:line="240" w:lineRule="auto"/>
            </w:pPr>
            <w:r>
              <w:rPr>
                <w:rFonts w:ascii="Arial Narrow" w:hAnsi="Arial Narrow"/>
                <w:sz w:val="24"/>
              </w:rPr>
              <w:t>Data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87F" w:rsidRDefault="00B4268E">
            <w:pPr>
              <w:pStyle w:val="Standard"/>
              <w:spacing w:after="0" w:line="240" w:lineRule="auto"/>
            </w:pPr>
            <w:r>
              <w:t>14.10.2025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D487F" w:rsidRDefault="007D487F">
            <w:pPr>
              <w:pStyle w:val="Standard"/>
              <w:spacing w:after="0" w:line="240" w:lineRule="auto"/>
            </w:pPr>
          </w:p>
        </w:tc>
      </w:tr>
      <w:tr w:rsidR="007D487F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87F" w:rsidRDefault="00B4268E">
            <w:pPr>
              <w:pStyle w:val="Standard"/>
              <w:spacing w:after="0" w:line="240" w:lineRule="auto"/>
            </w:pPr>
            <w:r>
              <w:rPr>
                <w:rFonts w:ascii="Arial Narrow" w:hAnsi="Arial Narrow"/>
                <w:sz w:val="24"/>
              </w:rPr>
              <w:t>Kierunek i rok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87F" w:rsidRDefault="00B4268E">
            <w:pPr>
              <w:pStyle w:val="Standard"/>
              <w:spacing w:after="0" w:line="240" w:lineRule="auto"/>
            </w:pPr>
            <w:r>
              <w:t>HMiKinż1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D487F" w:rsidRDefault="007D487F">
            <w:pPr>
              <w:pStyle w:val="Standard"/>
              <w:spacing w:after="0" w:line="240" w:lineRule="auto"/>
            </w:pPr>
          </w:p>
        </w:tc>
      </w:tr>
      <w:tr w:rsidR="007D487F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87F" w:rsidRDefault="00B4268E">
            <w:pPr>
              <w:pStyle w:val="Standard"/>
              <w:spacing w:after="0" w:line="240" w:lineRule="auto"/>
            </w:pPr>
            <w:r>
              <w:rPr>
                <w:rFonts w:ascii="Arial Narrow" w:hAnsi="Arial Narrow"/>
                <w:sz w:val="24"/>
              </w:rPr>
              <w:t>Imię i nazwisko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87F" w:rsidRDefault="00B4268E">
            <w:pPr>
              <w:pStyle w:val="Standard"/>
              <w:spacing w:after="0" w:line="240" w:lineRule="auto"/>
            </w:pPr>
            <w:r>
              <w:t>1.Marcel Szutowicz</w:t>
            </w:r>
          </w:p>
          <w:p w:rsidR="007D487F" w:rsidRDefault="00B4268E">
            <w:pPr>
              <w:pStyle w:val="Standard"/>
              <w:spacing w:after="0" w:line="240" w:lineRule="auto"/>
            </w:pPr>
            <w:r>
              <w:t>2. Marcin Kornatowski</w:t>
            </w:r>
          </w:p>
          <w:p w:rsidR="007D487F" w:rsidRDefault="00B4268E">
            <w:pPr>
              <w:pStyle w:val="Standard"/>
              <w:spacing w:after="0" w:line="240" w:lineRule="auto"/>
            </w:pPr>
            <w:r>
              <w:t xml:space="preserve">3. Paweł </w:t>
            </w:r>
            <w:proofErr w:type="spellStart"/>
            <w:r>
              <w:t>Szczeszek</w:t>
            </w:r>
            <w:proofErr w:type="spellEnd"/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D487F" w:rsidRDefault="007D487F">
            <w:pPr>
              <w:pStyle w:val="Standard"/>
              <w:spacing w:after="0" w:line="240" w:lineRule="auto"/>
            </w:pPr>
          </w:p>
        </w:tc>
      </w:tr>
    </w:tbl>
    <w:p w:rsidR="007D487F" w:rsidRDefault="007D487F">
      <w:pPr>
        <w:pStyle w:val="Standard"/>
        <w:jc w:val="both"/>
      </w:pPr>
    </w:p>
    <w:p w:rsidR="007D487F" w:rsidRDefault="00B4268E">
      <w:pPr>
        <w:pStyle w:val="Standard"/>
        <w:jc w:val="both"/>
      </w:pPr>
      <w:r>
        <w:rPr>
          <w:sz w:val="24"/>
          <w:szCs w:val="24"/>
          <w:u w:val="single"/>
        </w:rPr>
        <w:t>Wstęp:</w:t>
      </w:r>
    </w:p>
    <w:p w:rsidR="007D487F" w:rsidRDefault="00B4268E">
      <w:pPr>
        <w:pStyle w:val="Standard"/>
        <w:jc w:val="both"/>
      </w:pPr>
      <w:r>
        <w:rPr>
          <w:sz w:val="24"/>
          <w:szCs w:val="24"/>
        </w:rPr>
        <w:t>Celem ćwiczenia jest pokazanie górnej granicy troposfery, wartości gradientu termicznego, zasięgu warstw inwersyjnych (w troposferze) oraz scharakteryzowanie przebiegu temperatury i ciśnienia atmosferycznego w troposferze. Ćwiczenie pozwala zrozumieć sonda</w:t>
      </w:r>
      <w:r>
        <w:rPr>
          <w:sz w:val="24"/>
          <w:szCs w:val="24"/>
        </w:rPr>
        <w:t xml:space="preserve">że </w:t>
      </w:r>
      <w:proofErr w:type="spellStart"/>
      <w:r>
        <w:rPr>
          <w:sz w:val="24"/>
          <w:szCs w:val="24"/>
        </w:rPr>
        <w:t>areologiczne</w:t>
      </w:r>
      <w:commentRangeStart w:id="1"/>
      <w:proofErr w:type="spellEnd"/>
      <w:r>
        <w:rPr>
          <w:sz w:val="24"/>
          <w:szCs w:val="24"/>
        </w:rPr>
        <w:t>.</w:t>
      </w:r>
      <w:commentRangeEnd w:id="1"/>
      <w:r>
        <w:rPr>
          <w:rStyle w:val="Odwoaniedokomentarza"/>
        </w:rPr>
        <w:commentReference w:id="1"/>
      </w:r>
    </w:p>
    <w:p w:rsidR="007D487F" w:rsidRDefault="00B4268E">
      <w:pPr>
        <w:pStyle w:val="Standard"/>
        <w:jc w:val="both"/>
      </w:pPr>
      <w:r>
        <w:rPr>
          <w:sz w:val="24"/>
          <w:szCs w:val="24"/>
        </w:rPr>
        <w:t>Zadanie 2.</w:t>
      </w:r>
    </w:p>
    <w:p w:rsidR="007D487F" w:rsidRDefault="00B4268E">
      <w:pPr>
        <w:pStyle w:val="Standard"/>
        <w:jc w:val="both"/>
      </w:pPr>
      <w:r>
        <w:rPr>
          <w:sz w:val="24"/>
          <w:szCs w:val="24"/>
          <w:u w:val="single"/>
        </w:rPr>
        <w:t xml:space="preserve">Górna granica troposfery w dniu letnim i </w:t>
      </w:r>
      <w:proofErr w:type="spellStart"/>
      <w:r>
        <w:rPr>
          <w:sz w:val="24"/>
          <w:szCs w:val="24"/>
          <w:u w:val="single"/>
        </w:rPr>
        <w:t>zimowym</w:t>
      </w:r>
      <w:ins w:id="2" w:author="xxx" w:date="2025-10-20T14:22:00Z">
        <w:r>
          <w:rPr>
            <w:sz w:val="24"/>
            <w:szCs w:val="24"/>
            <w:u w:val="single"/>
          </w:rPr>
          <w:t>ok</w:t>
        </w:r>
        <w:proofErr w:type="spellEnd"/>
        <w:r>
          <w:rPr>
            <w:sz w:val="24"/>
            <w:szCs w:val="24"/>
            <w:u w:val="single"/>
          </w:rPr>
          <w:t>; brak wartości temperatury powietrza</w:t>
        </w:r>
      </w:ins>
    </w:p>
    <w:p w:rsidR="007D487F" w:rsidRDefault="00B4268E">
      <w:pPr>
        <w:pStyle w:val="Standard"/>
        <w:jc w:val="both"/>
      </w:pPr>
      <w:r>
        <w:rPr>
          <w:sz w:val="24"/>
          <w:szCs w:val="24"/>
        </w:rPr>
        <w:t xml:space="preserve">Lato: </w:t>
      </w:r>
      <w:del w:id="3" w:author="xxx" w:date="2025-10-20T14:22:00Z">
        <w:r w:rsidDel="00B4268E">
          <w:rPr>
            <w:sz w:val="24"/>
            <w:szCs w:val="24"/>
          </w:rPr>
          <w:delText>12 730</w:delText>
        </w:r>
      </w:del>
      <w:ins w:id="4" w:author="xxx" w:date="2025-10-20T14:22:00Z">
        <w:r>
          <w:rPr>
            <w:sz w:val="24"/>
            <w:szCs w:val="24"/>
          </w:rPr>
          <w:t>16630</w:t>
        </w:r>
      </w:ins>
      <w:r>
        <w:rPr>
          <w:sz w:val="24"/>
          <w:szCs w:val="24"/>
        </w:rPr>
        <w:t xml:space="preserve"> m</w:t>
      </w:r>
    </w:p>
    <w:p w:rsidR="007D487F" w:rsidRDefault="00B4268E">
      <w:pPr>
        <w:pStyle w:val="Standard"/>
        <w:jc w:val="both"/>
      </w:pPr>
      <w:r>
        <w:rPr>
          <w:sz w:val="24"/>
          <w:szCs w:val="24"/>
        </w:rPr>
        <w:t xml:space="preserve">Zima: </w:t>
      </w:r>
      <w:del w:id="5" w:author="xxx" w:date="2025-10-20T14:22:00Z">
        <w:r w:rsidDel="00B4268E">
          <w:rPr>
            <w:sz w:val="24"/>
            <w:szCs w:val="24"/>
          </w:rPr>
          <w:delText>9 059</w:delText>
        </w:r>
      </w:del>
      <w:ins w:id="6" w:author="xxx" w:date="2025-10-20T14:22:00Z">
        <w:r>
          <w:rPr>
            <w:sz w:val="24"/>
            <w:szCs w:val="24"/>
          </w:rPr>
          <w:t>9081</w:t>
        </w:r>
      </w:ins>
      <w:r>
        <w:rPr>
          <w:sz w:val="24"/>
          <w:szCs w:val="24"/>
        </w:rPr>
        <w:t xml:space="preserve"> m</w:t>
      </w:r>
    </w:p>
    <w:p w:rsidR="007D487F" w:rsidRDefault="007D487F">
      <w:pPr>
        <w:pStyle w:val="Standard"/>
        <w:jc w:val="both"/>
        <w:rPr>
          <w:sz w:val="24"/>
          <w:szCs w:val="24"/>
        </w:rPr>
      </w:pPr>
    </w:p>
    <w:p w:rsidR="007D487F" w:rsidRDefault="00B4268E">
      <w:pPr>
        <w:pStyle w:val="Standard"/>
        <w:jc w:val="both"/>
      </w:pPr>
      <w:r>
        <w:rPr>
          <w:sz w:val="24"/>
          <w:szCs w:val="24"/>
        </w:rPr>
        <w:t>Zadanie 3.</w:t>
      </w:r>
    </w:p>
    <w:p w:rsidR="007D487F" w:rsidRDefault="00B4268E">
      <w:pPr>
        <w:pStyle w:val="Standard"/>
        <w:jc w:val="both"/>
      </w:pPr>
      <w:r>
        <w:rPr>
          <w:sz w:val="24"/>
          <w:szCs w:val="24"/>
          <w:u w:val="single"/>
        </w:rPr>
        <w:t>Warstwy inwersyjne w troposferze w dniu letnim i zimowym</w:t>
      </w:r>
    </w:p>
    <w:p w:rsidR="007D487F" w:rsidRDefault="00B4268E">
      <w:pPr>
        <w:pStyle w:val="Standard"/>
      </w:pPr>
      <w:r>
        <w:rPr>
          <w:sz w:val="24"/>
          <w:szCs w:val="24"/>
        </w:rPr>
        <w:t xml:space="preserve">Lato: 1341–3200m ; 4500-4900m </w:t>
      </w:r>
      <w:r>
        <w:rPr>
          <w:sz w:val="24"/>
          <w:szCs w:val="24"/>
        </w:rPr>
        <w:br/>
      </w:r>
      <w:r>
        <w:rPr>
          <w:sz w:val="24"/>
          <w:szCs w:val="24"/>
        </w:rPr>
        <w:t>Zima: 600-2600m (istnieje wąska strefa na wysokośc</w:t>
      </w:r>
      <w:r>
        <w:rPr>
          <w:sz w:val="24"/>
          <w:szCs w:val="24"/>
        </w:rPr>
        <w:t>i 1600-2000m gdzie jest chwilowe przerwanie warstwy inwersyjnej – prawdopodobnie chmury)</w:t>
      </w:r>
    </w:p>
    <w:p w:rsidR="007D487F" w:rsidRDefault="00B4268E">
      <w:pPr>
        <w:pStyle w:val="Standard"/>
        <w:jc w:val="both"/>
        <w:rPr>
          <w:ins w:id="7" w:author="xxx" w:date="2025-10-20T14:23:00Z"/>
          <w:sz w:val="24"/>
          <w:szCs w:val="24"/>
        </w:rPr>
      </w:pPr>
      <w:ins w:id="8" w:author="xxx" w:date="2025-10-20T14:23:00Z">
        <w:r>
          <w:rPr>
            <w:sz w:val="24"/>
            <w:szCs w:val="24"/>
          </w:rPr>
          <w:t>Poprawnie:</w:t>
        </w:r>
      </w:ins>
    </w:p>
    <w:p w:rsidR="00B4268E" w:rsidRDefault="00B4268E" w:rsidP="00B4268E">
      <w:pPr>
        <w:rPr>
          <w:ins w:id="9" w:author="xxx" w:date="2025-10-20T14:23:00Z"/>
          <w:sz w:val="24"/>
          <w:szCs w:val="24"/>
        </w:rPr>
      </w:pPr>
      <w:ins w:id="10" w:author="xxx" w:date="2025-10-20T14:23:00Z">
        <w:r>
          <w:rPr>
            <w:sz w:val="24"/>
            <w:szCs w:val="24"/>
          </w:rPr>
          <w:t xml:space="preserve">20 lipca: </w:t>
        </w:r>
      </w:ins>
    </w:p>
    <w:p w:rsidR="00B4268E" w:rsidRDefault="00B4268E" w:rsidP="00B4268E">
      <w:pPr>
        <w:rPr>
          <w:ins w:id="11" w:author="xxx" w:date="2025-10-20T14:23:00Z"/>
          <w:sz w:val="24"/>
          <w:szCs w:val="24"/>
        </w:rPr>
      </w:pPr>
      <w:ins w:id="12" w:author="xxx" w:date="2025-10-20T14:23:00Z">
        <w:r>
          <w:rPr>
            <w:sz w:val="24"/>
            <w:szCs w:val="24"/>
          </w:rPr>
          <w:t>Od 1831 m do 1912 m</w:t>
        </w:r>
      </w:ins>
    </w:p>
    <w:p w:rsidR="00B4268E" w:rsidRDefault="00B4268E" w:rsidP="00B4268E">
      <w:pPr>
        <w:rPr>
          <w:ins w:id="13" w:author="xxx" w:date="2025-10-20T14:23:00Z"/>
          <w:sz w:val="24"/>
          <w:szCs w:val="24"/>
        </w:rPr>
      </w:pPr>
      <w:ins w:id="14" w:author="xxx" w:date="2025-10-20T14:23:00Z">
        <w:r>
          <w:rPr>
            <w:sz w:val="24"/>
            <w:szCs w:val="24"/>
          </w:rPr>
          <w:t>Od 4570 m do 4718 m</w:t>
        </w:r>
      </w:ins>
    </w:p>
    <w:p w:rsidR="00B4268E" w:rsidRDefault="00B4268E" w:rsidP="00B4268E">
      <w:pPr>
        <w:rPr>
          <w:ins w:id="15" w:author="xxx" w:date="2025-10-20T14:23:00Z"/>
          <w:sz w:val="24"/>
          <w:szCs w:val="24"/>
        </w:rPr>
      </w:pPr>
      <w:ins w:id="16" w:author="xxx" w:date="2025-10-20T14:23:00Z">
        <w:r>
          <w:rPr>
            <w:sz w:val="24"/>
            <w:szCs w:val="24"/>
          </w:rPr>
          <w:t>Od 11592 m do 12180 m</w:t>
        </w:r>
      </w:ins>
    </w:p>
    <w:p w:rsidR="00B4268E" w:rsidRDefault="00B4268E" w:rsidP="00B4268E">
      <w:pPr>
        <w:rPr>
          <w:ins w:id="17" w:author="xxx" w:date="2025-10-20T14:23:00Z"/>
          <w:sz w:val="24"/>
          <w:szCs w:val="24"/>
        </w:rPr>
      </w:pPr>
      <w:ins w:id="18" w:author="xxx" w:date="2025-10-20T14:23:00Z">
        <w:r>
          <w:rPr>
            <w:sz w:val="24"/>
            <w:szCs w:val="24"/>
          </w:rPr>
          <w:t>18 luty:</w:t>
        </w:r>
      </w:ins>
    </w:p>
    <w:p w:rsidR="00B4268E" w:rsidRDefault="00B4268E" w:rsidP="00B4268E">
      <w:pPr>
        <w:rPr>
          <w:ins w:id="19" w:author="xxx" w:date="2025-10-20T14:23:00Z"/>
          <w:sz w:val="24"/>
          <w:szCs w:val="24"/>
        </w:rPr>
      </w:pPr>
      <w:ins w:id="20" w:author="xxx" w:date="2025-10-20T14:23:00Z">
        <w:r>
          <w:rPr>
            <w:sz w:val="24"/>
            <w:szCs w:val="24"/>
          </w:rPr>
          <w:t>Od 1403 m do 1615 m</w:t>
        </w:r>
      </w:ins>
    </w:p>
    <w:p w:rsidR="00B4268E" w:rsidRPr="00B117C8" w:rsidRDefault="00B4268E" w:rsidP="00B4268E">
      <w:pPr>
        <w:rPr>
          <w:ins w:id="21" w:author="xxx" w:date="2025-10-20T14:23:00Z"/>
          <w:sz w:val="24"/>
          <w:szCs w:val="24"/>
        </w:rPr>
      </w:pPr>
      <w:ins w:id="22" w:author="xxx" w:date="2025-10-20T14:23:00Z">
        <w:r>
          <w:rPr>
            <w:sz w:val="24"/>
            <w:szCs w:val="24"/>
          </w:rPr>
          <w:t>Od 2038 m do 2349 m</w:t>
        </w:r>
      </w:ins>
    </w:p>
    <w:p w:rsidR="00B4268E" w:rsidRDefault="00B4268E">
      <w:pPr>
        <w:pStyle w:val="Standard"/>
        <w:jc w:val="both"/>
        <w:rPr>
          <w:sz w:val="24"/>
          <w:szCs w:val="24"/>
        </w:rPr>
      </w:pPr>
    </w:p>
    <w:p w:rsidR="007D487F" w:rsidRDefault="007D487F">
      <w:pPr>
        <w:pStyle w:val="Standard"/>
        <w:jc w:val="both"/>
        <w:rPr>
          <w:sz w:val="24"/>
          <w:szCs w:val="24"/>
        </w:rPr>
      </w:pPr>
    </w:p>
    <w:p w:rsidR="007D487F" w:rsidRDefault="00B4268E">
      <w:pPr>
        <w:pStyle w:val="Standard"/>
        <w:jc w:val="both"/>
      </w:pPr>
      <w:r>
        <w:rPr>
          <w:sz w:val="24"/>
          <w:szCs w:val="24"/>
        </w:rPr>
        <w:t>Zadanie 4.</w:t>
      </w:r>
    </w:p>
    <w:p w:rsidR="007D487F" w:rsidRDefault="00B4268E">
      <w:pPr>
        <w:pStyle w:val="Standard"/>
        <w:jc w:val="both"/>
      </w:pPr>
      <w:r>
        <w:rPr>
          <w:sz w:val="24"/>
          <w:szCs w:val="24"/>
          <w:u w:val="single"/>
        </w:rPr>
        <w:lastRenderedPageBreak/>
        <w:t>Gradient termiczny w troposferze w dniu letnim i zimowym</w:t>
      </w:r>
      <w:ins w:id="23" w:author="xxx" w:date="2025-10-20T14:23:00Z">
        <w:r>
          <w:rPr>
            <w:sz w:val="24"/>
            <w:szCs w:val="24"/>
            <w:u w:val="single"/>
          </w:rPr>
          <w:t xml:space="preserve"> ok na podstawie błędnych danych</w:t>
        </w:r>
      </w:ins>
    </w:p>
    <w:p w:rsidR="007D487F" w:rsidRDefault="00B4268E">
      <w:pPr>
        <w:pStyle w:val="Standard"/>
        <w:jc w:val="both"/>
      </w:pPr>
      <w:proofErr w:type="spellStart"/>
      <w:r>
        <w:rPr>
          <w:sz w:val="24"/>
          <w:szCs w:val="24"/>
        </w:rPr>
        <w:t>Lato:G</w:t>
      </w:r>
      <w:proofErr w:type="spellEnd"/>
      <w:r>
        <w:rPr>
          <w:sz w:val="24"/>
          <w:szCs w:val="24"/>
        </w:rPr>
        <w:t>=(73,3/12700)*100=</w:t>
      </w:r>
      <w:r>
        <w:rPr>
          <w:b/>
          <w:bCs/>
          <w:sz w:val="24"/>
          <w:szCs w:val="24"/>
        </w:rPr>
        <w:t>0,58C/100m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Zima: G=(60.6/9060)*100= </w:t>
      </w:r>
      <w:r>
        <w:rPr>
          <w:b/>
          <w:bCs/>
          <w:sz w:val="24"/>
          <w:szCs w:val="24"/>
        </w:rPr>
        <w:t>0,67C/100m</w:t>
      </w:r>
    </w:p>
    <w:p w:rsidR="007D487F" w:rsidRDefault="007D487F">
      <w:pPr>
        <w:pStyle w:val="Standard"/>
        <w:jc w:val="both"/>
        <w:rPr>
          <w:sz w:val="24"/>
          <w:szCs w:val="24"/>
        </w:rPr>
      </w:pPr>
    </w:p>
    <w:p w:rsidR="007D487F" w:rsidRDefault="007D487F">
      <w:pPr>
        <w:pStyle w:val="Standard"/>
        <w:jc w:val="both"/>
        <w:rPr>
          <w:sz w:val="24"/>
          <w:szCs w:val="24"/>
        </w:rPr>
      </w:pPr>
    </w:p>
    <w:p w:rsidR="007D487F" w:rsidRDefault="007D487F">
      <w:pPr>
        <w:pStyle w:val="Standard"/>
        <w:jc w:val="both"/>
        <w:rPr>
          <w:sz w:val="24"/>
          <w:szCs w:val="24"/>
        </w:rPr>
      </w:pPr>
    </w:p>
    <w:p w:rsidR="007D487F" w:rsidRDefault="00B4268E">
      <w:pPr>
        <w:pStyle w:val="Standard"/>
        <w:pageBreakBefore/>
        <w:jc w:val="both"/>
      </w:pPr>
      <w:r>
        <w:rPr>
          <w:sz w:val="24"/>
          <w:szCs w:val="24"/>
        </w:rPr>
        <w:lastRenderedPageBreak/>
        <w:t>Zadanie 5.</w:t>
      </w:r>
    </w:p>
    <w:p w:rsidR="007D487F" w:rsidRDefault="00B4268E">
      <w:pPr>
        <w:pStyle w:val="Standard"/>
        <w:jc w:val="both"/>
      </w:pPr>
      <w:r>
        <w:rPr>
          <w:sz w:val="24"/>
          <w:szCs w:val="24"/>
          <w:u w:val="single"/>
        </w:rPr>
        <w:t>Charakterystyka przebiegu temperatury i ciśnienia atmosferycznego w troposferze w dniu letnim i zimowym</w:t>
      </w:r>
    </w:p>
    <w:p w:rsidR="00B4268E" w:rsidRDefault="00B4268E" w:rsidP="00B4268E">
      <w:pPr>
        <w:pStyle w:val="Standard"/>
        <w:spacing w:line="360" w:lineRule="auto"/>
        <w:jc w:val="both"/>
        <w:rPr>
          <w:sz w:val="24"/>
          <w:szCs w:val="24"/>
        </w:rPr>
        <w:pPrChange w:id="24" w:author="xxx" w:date="2025-10-20T14:24:00Z">
          <w:pPr>
            <w:pStyle w:val="Standard"/>
            <w:jc w:val="both"/>
          </w:pPr>
        </w:pPrChange>
      </w:pPr>
      <w:r>
        <w:rPr>
          <w:sz w:val="24"/>
          <w:szCs w:val="24"/>
        </w:rPr>
        <w:t xml:space="preserve">Lato: Troposfera jest gruba i posiada w sobie dużo pary wodnej. Tropopauza </w:t>
      </w:r>
      <w:del w:id="25" w:author="xxx" w:date="2025-10-20T14:24:00Z">
        <w:r w:rsidDel="00B4268E">
          <w:rPr>
            <w:sz w:val="24"/>
            <w:szCs w:val="24"/>
          </w:rPr>
          <w:delText xml:space="preserve">znajduję </w:delText>
        </w:r>
      </w:del>
      <w:ins w:id="26" w:author="xxx" w:date="2025-10-20T14:24:00Z">
        <w:r>
          <w:rPr>
            <w:sz w:val="24"/>
            <w:szCs w:val="24"/>
          </w:rPr>
          <w:t>znajduj</w:t>
        </w:r>
        <w:r>
          <w:rPr>
            <w:sz w:val="24"/>
            <w:szCs w:val="24"/>
          </w:rPr>
          <w:t>e</w:t>
        </w:r>
        <w:r>
          <w:rPr>
            <w:sz w:val="24"/>
            <w:szCs w:val="24"/>
          </w:rPr>
          <w:t xml:space="preserve"> </w:t>
        </w:r>
      </w:ins>
      <w:r>
        <w:rPr>
          <w:sz w:val="24"/>
          <w:szCs w:val="24"/>
        </w:rPr>
        <w:t>się na wysokości 12 730m co jest typowe dla letniego okresu. Głównie</w:t>
      </w:r>
      <w:r>
        <w:rPr>
          <w:sz w:val="24"/>
          <w:szCs w:val="24"/>
        </w:rPr>
        <w:t xml:space="preserve"> temperatura</w:t>
      </w:r>
      <w:ins w:id="27" w:author="xxx" w:date="2025-10-20T14:24:00Z">
        <w:r>
          <w:rPr>
            <w:sz w:val="24"/>
            <w:szCs w:val="24"/>
          </w:rPr>
          <w:t xml:space="preserve"> powietrza</w:t>
        </w:r>
      </w:ins>
      <w:r>
        <w:rPr>
          <w:sz w:val="24"/>
          <w:szCs w:val="24"/>
        </w:rPr>
        <w:t xml:space="preserve"> spada z wysokością z wyjątkiem 2 stref inwersyjnych w najniższych partiach troposfery (ok. 1300-5000</w:t>
      </w:r>
      <w:ins w:id="28" w:author="xxx" w:date="2025-10-20T14:24:00Z">
        <w:r>
          <w:rPr>
            <w:sz w:val="24"/>
            <w:szCs w:val="24"/>
          </w:rPr>
          <w:t xml:space="preserve"> </w:t>
        </w:r>
      </w:ins>
      <w:r>
        <w:rPr>
          <w:sz w:val="24"/>
          <w:szCs w:val="24"/>
        </w:rPr>
        <w:t>m). Pogoda w momencie wykonania pomiaru była bezchmurna, warto zaznaczyć obecność EML (</w:t>
      </w:r>
      <w:proofErr w:type="spellStart"/>
      <w:r>
        <w:rPr>
          <w:sz w:val="24"/>
          <w:szCs w:val="24"/>
        </w:rPr>
        <w:t>elevated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mixed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layer</w:t>
      </w:r>
      <w:proofErr w:type="spellEnd"/>
      <w:r>
        <w:rPr>
          <w:sz w:val="24"/>
          <w:szCs w:val="24"/>
        </w:rPr>
        <w:t>) na wysokości od ok. 1500-3200</w:t>
      </w:r>
      <w:ins w:id="29" w:author="xxx" w:date="2025-10-20T14:24:00Z">
        <w:r>
          <w:rPr>
            <w:sz w:val="24"/>
            <w:szCs w:val="24"/>
          </w:rPr>
          <w:t xml:space="preserve"> </w:t>
        </w:r>
      </w:ins>
      <w:r>
        <w:rPr>
          <w:sz w:val="24"/>
          <w:szCs w:val="24"/>
        </w:rPr>
        <w:t>m, kt</w:t>
      </w:r>
      <w:r>
        <w:rPr>
          <w:sz w:val="24"/>
          <w:szCs w:val="24"/>
        </w:rPr>
        <w:t xml:space="preserve">óra objawia się bardzo intensywnym spadkiem temperatury punktu rosy poprzez intruzję suchej masy powietrza. Ciśnienie </w:t>
      </w:r>
      <w:ins w:id="30" w:author="xxx" w:date="2025-10-20T14:24:00Z">
        <w:r>
          <w:rPr>
            <w:sz w:val="24"/>
            <w:szCs w:val="24"/>
          </w:rPr>
          <w:t xml:space="preserve">atmosferyczne </w:t>
        </w:r>
      </w:ins>
      <w:r>
        <w:rPr>
          <w:sz w:val="24"/>
          <w:szCs w:val="24"/>
        </w:rPr>
        <w:t>wraz z wysokością spada.</w:t>
      </w:r>
    </w:p>
    <w:p w:rsidR="00B4268E" w:rsidRDefault="00B4268E" w:rsidP="00B4268E">
      <w:pPr>
        <w:pStyle w:val="Standard"/>
        <w:spacing w:line="360" w:lineRule="auto"/>
        <w:jc w:val="both"/>
        <w:rPr>
          <w:sz w:val="24"/>
          <w:szCs w:val="24"/>
        </w:rPr>
        <w:pPrChange w:id="31" w:author="xxx" w:date="2025-10-20T14:24:00Z">
          <w:pPr>
            <w:pStyle w:val="Standard"/>
            <w:jc w:val="both"/>
          </w:pPr>
        </w:pPrChange>
      </w:pPr>
      <w:r>
        <w:rPr>
          <w:sz w:val="24"/>
          <w:szCs w:val="24"/>
        </w:rPr>
        <w:t>Zima: Troposfera jest cienka i posiada małą zawartość pary wodnej. Tropopauza znajduje się na wysokości 9 060m c</w:t>
      </w:r>
      <w:r>
        <w:rPr>
          <w:sz w:val="24"/>
          <w:szCs w:val="24"/>
        </w:rPr>
        <w:t>o jest typowe dla zimowego okresu. Znajduje się tutaj jedna strefa inwersyjna w warstwie od 600-2600m (która posiada małą przerwę w warstwie prawdopodobnie przesyconej wilgocią). Podczas wykonywania pomiaru padał prawdopodobnie śnieg lub zalegały chmury ty</w:t>
      </w:r>
      <w:r>
        <w:rPr>
          <w:sz w:val="24"/>
          <w:szCs w:val="24"/>
        </w:rPr>
        <w:t>pu stratus. Podobnie ciśnienie spada wraz z wysokością.</w:t>
      </w:r>
    </w:p>
    <w:p w:rsidR="00B4268E" w:rsidRDefault="00B4268E" w:rsidP="00B4268E">
      <w:pPr>
        <w:pStyle w:val="Standard"/>
        <w:spacing w:line="360" w:lineRule="auto"/>
        <w:jc w:val="both"/>
        <w:rPr>
          <w:sz w:val="24"/>
          <w:szCs w:val="24"/>
        </w:rPr>
        <w:pPrChange w:id="32" w:author="xxx" w:date="2025-10-20T14:24:00Z">
          <w:pPr>
            <w:pStyle w:val="Standard"/>
            <w:jc w:val="both"/>
          </w:pPr>
        </w:pPrChange>
      </w:pPr>
      <w:r>
        <w:rPr>
          <w:sz w:val="24"/>
          <w:szCs w:val="24"/>
        </w:rPr>
        <w:t xml:space="preserve">Porównanie: Latem troposfera jest cieplejsza i bardziej bogata w </w:t>
      </w:r>
      <w:commentRangeStart w:id="33"/>
      <w:r>
        <w:rPr>
          <w:sz w:val="24"/>
          <w:szCs w:val="24"/>
        </w:rPr>
        <w:t>wilgoć</w:t>
      </w:r>
      <w:commentRangeEnd w:id="33"/>
      <w:r>
        <w:rPr>
          <w:rStyle w:val="Odwoaniedokomentarza"/>
        </w:rPr>
        <w:commentReference w:id="33"/>
      </w:r>
      <w:r>
        <w:rPr>
          <w:sz w:val="24"/>
          <w:szCs w:val="24"/>
        </w:rPr>
        <w:t>, zimą jest ona chłodniejsza i mniej wilgotna. Na sondażu zimowym zauważamy szybszy spadek temperatury na 100</w:t>
      </w:r>
      <w:ins w:id="34" w:author="xxx" w:date="2025-10-20T14:25:00Z">
        <w:r>
          <w:rPr>
            <w:sz w:val="24"/>
            <w:szCs w:val="24"/>
          </w:rPr>
          <w:t xml:space="preserve"> </w:t>
        </w:r>
      </w:ins>
      <w:r>
        <w:rPr>
          <w:sz w:val="24"/>
          <w:szCs w:val="24"/>
        </w:rPr>
        <w:t>m niżeli latem.</w:t>
      </w:r>
    </w:p>
    <w:p w:rsidR="007D487F" w:rsidRDefault="00B4268E" w:rsidP="00B4268E">
      <w:pPr>
        <w:pStyle w:val="Standard"/>
        <w:spacing w:line="360" w:lineRule="auto"/>
        <w:jc w:val="both"/>
        <w:pPrChange w:id="35" w:author="xxx" w:date="2025-10-20T14:24:00Z">
          <w:pPr>
            <w:pStyle w:val="Standard"/>
            <w:jc w:val="both"/>
          </w:pPr>
        </w:pPrChange>
      </w:pPr>
      <w:r>
        <w:rPr>
          <w:sz w:val="24"/>
          <w:szCs w:val="24"/>
        </w:rPr>
        <w:t>Prz</w:t>
      </w:r>
      <w:r>
        <w:rPr>
          <w:sz w:val="24"/>
          <w:szCs w:val="24"/>
        </w:rPr>
        <w:t xml:space="preserve">yczyny różnej grubości troposfery: Latem do powierzchni ziemi dociera więcej energii słonecznej przez co nagrzewa się grunt, co powoduje wyższe </w:t>
      </w:r>
      <w:commentRangeStart w:id="36"/>
      <w:r>
        <w:rPr>
          <w:sz w:val="24"/>
          <w:szCs w:val="24"/>
        </w:rPr>
        <w:t>temperatury</w:t>
      </w:r>
      <w:commentRangeEnd w:id="36"/>
      <w:r>
        <w:rPr>
          <w:rStyle w:val="Odwoaniedokomentarza"/>
        </w:rPr>
        <w:commentReference w:id="36"/>
      </w:r>
      <w:r>
        <w:rPr>
          <w:sz w:val="24"/>
          <w:szCs w:val="24"/>
        </w:rPr>
        <w:t xml:space="preserve">. Zimą jest na odwrót, mała ilość energii słonecznej przyczynia się do niższych </w:t>
      </w:r>
      <w:commentRangeStart w:id="37"/>
      <w:r>
        <w:rPr>
          <w:sz w:val="24"/>
          <w:szCs w:val="24"/>
        </w:rPr>
        <w:t>temperatur</w:t>
      </w:r>
      <w:commentRangeEnd w:id="37"/>
      <w:r>
        <w:rPr>
          <w:rStyle w:val="Odwoaniedokomentarza"/>
        </w:rPr>
        <w:commentReference w:id="37"/>
      </w:r>
      <w:r>
        <w:rPr>
          <w:sz w:val="24"/>
          <w:szCs w:val="24"/>
        </w:rPr>
        <w:t xml:space="preserve"> na naszej </w:t>
      </w:r>
      <w:r>
        <w:rPr>
          <w:sz w:val="24"/>
          <w:szCs w:val="24"/>
        </w:rPr>
        <w:t xml:space="preserve">półkuli. Z tego powodu zauważamy różnice w wysokości tropopauzy.  </w:t>
      </w:r>
    </w:p>
    <w:sectPr w:rsidR="007D487F">
      <w:pgSz w:w="11906" w:h="16838"/>
      <w:pgMar w:top="1417" w:right="1417" w:bottom="1417" w:left="1417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xxx" w:date="2025-10-20T14:21:00Z" w:initials="x">
    <w:p w:rsidR="00B4268E" w:rsidRDefault="00B4268E">
      <w:pPr>
        <w:pStyle w:val="Tekstkomentarza"/>
      </w:pPr>
      <w:r>
        <w:rPr>
          <w:rStyle w:val="Odwoaniedokomentarza"/>
        </w:rPr>
        <w:annotationRef/>
      </w:r>
      <w:r>
        <w:t>Należy podać stację , daty i źródło danych</w:t>
      </w:r>
    </w:p>
  </w:comment>
  <w:comment w:id="33" w:author="xxx" w:date="2025-10-20T14:25:00Z" w:initials="x">
    <w:p w:rsidR="00B4268E" w:rsidRDefault="00B4268E">
      <w:pPr>
        <w:pStyle w:val="Tekstkomentarza"/>
      </w:pPr>
      <w:r>
        <w:rPr>
          <w:rStyle w:val="Odwoaniedokomentarza"/>
        </w:rPr>
        <w:annotationRef/>
      </w:r>
      <w:r>
        <w:t>Parę wodną</w:t>
      </w:r>
    </w:p>
  </w:comment>
  <w:comment w:id="36" w:author="xxx" w:date="2025-10-20T14:25:00Z" w:initials="x">
    <w:p w:rsidR="00B4268E" w:rsidRDefault="00B4268E">
      <w:pPr>
        <w:pStyle w:val="Tekstkomentarza"/>
      </w:pPr>
      <w:r>
        <w:rPr>
          <w:rStyle w:val="Odwoaniedokomentarza"/>
        </w:rPr>
        <w:annotationRef/>
      </w:r>
      <w:r>
        <w:t>Temperatura – liczba pojedyncza</w:t>
      </w:r>
    </w:p>
  </w:comment>
  <w:comment w:id="37" w:author="xxx" w:date="2025-10-20T14:26:00Z" w:initials="x">
    <w:p w:rsidR="00B4268E" w:rsidRDefault="00B4268E">
      <w:pPr>
        <w:pStyle w:val="Tekstkomentarza"/>
      </w:pPr>
      <w:r>
        <w:rPr>
          <w:rStyle w:val="Odwoaniedokomentarza"/>
        </w:rPr>
        <w:annotationRef/>
      </w:r>
      <w:proofErr w:type="spellStart"/>
      <w:r>
        <w:t>j.w</w:t>
      </w:r>
      <w:proofErr w:type="spellEnd"/>
      <w:r>
        <w:t>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268E">
      <w:r>
        <w:separator/>
      </w:r>
    </w:p>
  </w:endnote>
  <w:endnote w:type="continuationSeparator" w:id="0">
    <w:p w:rsidR="00000000" w:rsidRDefault="00B4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268E">
      <w:r>
        <w:rPr>
          <w:color w:val="000000"/>
        </w:rPr>
        <w:separator/>
      </w:r>
    </w:p>
  </w:footnote>
  <w:footnote w:type="continuationSeparator" w:id="0">
    <w:p w:rsidR="00000000" w:rsidRDefault="00B42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72D90"/>
    <w:multiLevelType w:val="multilevel"/>
    <w:tmpl w:val="33EA0D78"/>
    <w:styleLink w:val="Bezlisty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D487F"/>
    <w:rsid w:val="007D487F"/>
    <w:rsid w:val="00B4268E"/>
    <w:rsid w:val="00E2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">
    <w:name w:val="Indeks"/>
    <w:basedOn w:val="Standard"/>
    <w:pPr>
      <w:suppressLineNumbers/>
    </w:pPr>
    <w:rPr>
      <w:rFonts w:cs="Lucida Sans"/>
    </w:rPr>
  </w:style>
  <w:style w:type="numbering" w:customStyle="1" w:styleId="Bezlisty1">
    <w:name w:val="Bez listy_1"/>
    <w:basedOn w:val="Bezlisty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26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6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6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6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6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6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">
    <w:name w:val="Indeks"/>
    <w:basedOn w:val="Standard"/>
    <w:pPr>
      <w:suppressLineNumbers/>
    </w:pPr>
    <w:rPr>
      <w:rFonts w:cs="Lucida Sans"/>
    </w:rPr>
  </w:style>
  <w:style w:type="numbering" w:customStyle="1" w:styleId="Bezlisty1">
    <w:name w:val="Bez listy_1"/>
    <w:basedOn w:val="Bezlisty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26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6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6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6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6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6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xxx</cp:lastModifiedBy>
  <cp:revision>3</cp:revision>
  <dcterms:created xsi:type="dcterms:W3CDTF">2025-10-20T12:20:00Z</dcterms:created>
  <dcterms:modified xsi:type="dcterms:W3CDTF">2025-10-20T12:26:00Z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